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lotextu"/>
        <w:tabs>
          <w:tab w:val="clear" w:pos="708"/>
          <w:tab w:val="right" w:pos="8789" w:leader="none"/>
        </w:tabs>
        <w:spacing w:before="0" w:after="0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Ředitelství silnic a dálnic ČR, státní příspěvková organizace,</w:t>
      </w:r>
    </w:p>
    <w:p>
      <w:pPr>
        <w:pStyle w:val="Normal"/>
        <w:tabs>
          <w:tab w:val="clear" w:pos="708"/>
          <w:tab w:val="left" w:pos="284" w:leader="none"/>
          <w:tab w:val="right" w:pos="7009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Na Pankráci 546/56, 140 00 Praha 4 - Nusle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zastoupena: Ing. Janem Wohlmuthem, ředitelem Správy Liberec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Zeyerova 1310, 460 55 Liberec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IČ: 659 933 90          DIČ: CZ 659 933 90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bankovní spojení: Česká národní banka</w:t>
        <w:tab/>
        <w:t xml:space="preserve"> číslo účtu: 10006-15937031/0710 VS: 36200</w:t>
      </w:r>
    </w:p>
    <w:p>
      <w:pPr>
        <w:pStyle w:val="Normal"/>
        <w:numPr>
          <w:ilvl w:val="0"/>
          <w:numId w:val="0"/>
        </w:numPr>
        <w:spacing w:lineRule="atLeast" w:line="240"/>
        <w:ind w:hanging="29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jako „strana Povinná“</w:t>
      </w:r>
    </w:p>
    <w:p>
      <w:pPr>
        <w:pStyle w:val="Normal"/>
        <w:numPr>
          <w:ilvl w:val="0"/>
          <w:numId w:val="0"/>
        </w:numPr>
        <w:spacing w:lineRule="atLeast" w:line="240"/>
        <w:jc w:val="both"/>
        <w:outlineLvl w:val="0"/>
        <w:rPr>
          <w:rFonts w:cs="Arial"/>
          <w:b/>
          <w:b/>
          <w:i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tLeast" w:line="240"/>
        <w:ind w:hanging="29"/>
        <w:jc w:val="both"/>
        <w:outlineLvl w:val="0"/>
        <w:rPr>
          <w:rFonts w:cs="Arial"/>
          <w:b/>
          <w:b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>a</w:t>
      </w:r>
    </w:p>
    <w:p>
      <w:pPr>
        <w:pStyle w:val="Nzev"/>
        <w:jc w:val="right"/>
        <w:rPr>
          <w:rStyle w:val="Text10"/>
          <w:bCs/>
          <w:szCs w:val="20"/>
        </w:rPr>
      </w:pPr>
      <w:r>
        <w:rPr>
          <w:bCs/>
          <w:szCs w:val="20"/>
        </w:rPr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b/>
          <w:bCs/>
          <w:sz w:val="20"/>
        </w:rPr>
        <w:t>Město Nový Bor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se sídlem Náměstí Míru 1, 473 01 Nový Bor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zastoupená: Mgr. Jaromírem Dvořákem, starostou města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IČ: 00260771, DIČ: CZ00260771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before="0" w:after="0"/>
        <w:contextualSpacing/>
        <w:rPr>
          <w:rFonts w:cs="Arial"/>
          <w:sz w:val="20"/>
        </w:rPr>
      </w:pPr>
      <w:r>
        <w:rPr>
          <w:rFonts w:cs="Arial"/>
          <w:sz w:val="20"/>
        </w:rPr>
        <w:t>bankovní spojení: KB                                                      číslo účtu: 19-525421/0100</w:t>
      </w:r>
    </w:p>
    <w:p>
      <w:pPr>
        <w:pStyle w:val="Normal"/>
        <w:spacing w:lineRule="atLeast" w:line="240"/>
        <w:jc w:val="both"/>
        <w:rPr>
          <w:rFonts w:cs="Arial"/>
          <w:sz w:val="20"/>
        </w:rPr>
      </w:pPr>
      <w:r>
        <w:rPr>
          <w:rFonts w:cs="Arial"/>
          <w:sz w:val="20"/>
        </w:rPr>
        <w:t>jako „strana Oprávněná“</w:t>
      </w:r>
    </w:p>
    <w:p>
      <w:pPr>
        <w:pStyle w:val="Normal"/>
        <w:spacing w:lineRule="atLeast" w:line="24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spacing w:lineRule="atLeast" w:line="24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spacing w:lineRule="atLeast" w:line="2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uzavřely níže uvedeného dne, měsíce a roku, v souladu s příslušnými ustanoveními zákona č. 183/2006 Sb., o majetku České republiky v platném znění tuto</w:t>
      </w:r>
    </w:p>
    <w:p>
      <w:pPr>
        <w:pStyle w:val="Normal"/>
        <w:spacing w:lineRule="atLeast" w:line="2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zev"/>
        <w:rPr>
          <w:rStyle w:val="Text10"/>
          <w:bCs/>
          <w:szCs w:val="20"/>
        </w:rPr>
      </w:pPr>
      <w:r>
        <w:rPr>
          <w:bCs/>
          <w:szCs w:val="20"/>
        </w:rPr>
      </w:r>
    </w:p>
    <w:p>
      <w:pPr>
        <w:pStyle w:val="Nzev"/>
        <w:rPr>
          <w:rStyle w:val="Text10"/>
          <w:bCs/>
          <w:caps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>SMLOUVu</w:t>
      </w:r>
    </w:p>
    <w:p>
      <w:pPr>
        <w:pStyle w:val="Nzev"/>
        <w:rPr>
          <w:rStyle w:val="Text10"/>
          <w:bCs/>
          <w:i/>
          <w:i/>
          <w:caps/>
          <w:color w:val="4F81BD"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 xml:space="preserve"> </w:t>
      </w:r>
      <w:r>
        <w:rPr>
          <w:rStyle w:val="Text10"/>
          <w:bCs/>
          <w:caps/>
          <w:sz w:val="28"/>
          <w:szCs w:val="28"/>
        </w:rPr>
        <w:t>O způsobu provedení kácení dřevin a způsobu náhrady za vykácené dřeviny</w:t>
      </w:r>
    </w:p>
    <w:p>
      <w:pPr>
        <w:pStyle w:val="Nzev"/>
        <w:rPr>
          <w:rStyle w:val="Text10"/>
          <w:bCs/>
          <w:sz w:val="24"/>
          <w:highlight w:val="yellow"/>
        </w:rPr>
      </w:pPr>
      <w:r>
        <w:rPr>
          <w:rStyle w:val="Text10"/>
          <w:bCs/>
          <w:sz w:val="24"/>
        </w:rPr>
        <w:t>č. 02/2023-36210/Huk</w:t>
      </w:r>
    </w:p>
    <w:p>
      <w:pPr>
        <w:pStyle w:val="Normal"/>
        <w:jc w:val="center"/>
        <w:rPr>
          <w:rStyle w:val="Text10"/>
          <w:b/>
          <w:b/>
          <w:szCs w:val="20"/>
          <w:highlight w:val="yellow"/>
        </w:rPr>
      </w:pPr>
      <w:r>
        <w:rPr>
          <w:b/>
          <w:szCs w:val="20"/>
          <w:highlight w:val="yellow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I.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Vlastnické vztahy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Odsazentlatextu"/>
        <w:numPr>
          <w:ilvl w:val="0"/>
          <w:numId w:val="3"/>
        </w:numPr>
        <w:ind w:left="426" w:hanging="360"/>
        <w:jc w:val="both"/>
        <w:rPr>
          <w:rFonts w:cs="Arial"/>
          <w:sz w:val="20"/>
        </w:rPr>
      </w:pPr>
      <w:r>
        <w:rPr>
          <w:rFonts w:cs="Arial"/>
          <w:sz w:val="20"/>
        </w:rPr>
        <w:t>Česká republika je vlastníkem a straně Povinné na základě Zřizovací listiny vydané MDS ČR pod. č.j. 12164/1996-KM ze dne 4. prosince 1996, ve znění pozdějších dodatků přísluší ve smyslu ust. § 9 zák. č. 219/2000 Sb., o majetku České republiky a jejím vystupování v právních vztazích, v platném znění, hospodařit se silniční vegetací na stavbě silnice/dálnice č. I/9 umístěné na</w:t>
      </w:r>
      <w:r>
        <w:rPr>
          <w:rFonts w:cs="Arial"/>
          <w:sz w:val="20"/>
          <w:szCs w:val="20"/>
        </w:rPr>
        <w:t xml:space="preserve"> </w:t>
      </w:r>
      <w:ins w:id="0" w:author="Huková Lenka Bc." w:date="2023-11-06T12:09:00Z">
        <w:r>
          <w:rPr>
            <w:rFonts w:cs="Arial"/>
            <w:sz w:val="20"/>
            <w:szCs w:val="20"/>
          </w:rPr>
          <w:t xml:space="preserve">pozemcích </w:t>
        </w:r>
      </w:ins>
      <w:ins w:id="1" w:author="Huková Lenka Bc." w:date="2023-11-06T12:09:00Z">
        <w:r>
          <w:rPr>
            <w:rFonts w:cs="Arial"/>
            <w:sz w:val="20"/>
            <w:szCs w:val="20"/>
            <w:highlight w:val="yellow"/>
          </w:rPr>
          <w:t>p.č. 2635/5</w:t>
        </w:r>
      </w:ins>
      <w:del w:id="2" w:author="Huková Lenka Bc." w:date="2023-11-06T12:09:00Z">
        <w:r>
          <w:rPr>
            <w:rFonts w:cs="Arial"/>
            <w:sz w:val="20"/>
            <w:szCs w:val="20"/>
            <w:highlight w:val="yellow"/>
          </w:rPr>
          <w:delText>pozemku č. 2498/2</w:delText>
        </w:r>
      </w:del>
      <w:r>
        <w:rPr>
          <w:rFonts w:cs="Arial"/>
          <w:sz w:val="20"/>
          <w:szCs w:val="20"/>
          <w:highlight w:val="yellow"/>
        </w:rPr>
        <w:t xml:space="preserve"> v k.ú. </w:t>
      </w:r>
      <w:ins w:id="3" w:author="Huková Lenka Bc." w:date="2023-11-06T12:09:00Z">
        <w:r>
          <w:rPr>
            <w:rFonts w:cs="Arial"/>
            <w:sz w:val="20"/>
            <w:szCs w:val="20"/>
            <w:highlight w:val="yellow"/>
          </w:rPr>
          <w:t xml:space="preserve">Nový Bor, obec Nový Bor, který je zapsán </w:t>
        </w:r>
      </w:ins>
      <w:del w:id="4" w:author="Huková Lenka Bc." w:date="2023-11-06T12:09:00Z">
        <w:r>
          <w:rPr>
            <w:rFonts w:cs="Arial"/>
            <w:sz w:val="20"/>
            <w:szCs w:val="20"/>
            <w:highlight w:val="yellow"/>
          </w:rPr>
          <w:delText xml:space="preserve">Kamenický Šenov </w:delText>
        </w:r>
      </w:del>
      <w:del w:id="5" w:author="Huková Lenka Bc." w:date="2023-11-06T12:09:00Z">
        <w:r>
          <w:rPr>
            <w:rFonts w:cs="Arial"/>
            <w:b/>
            <w:sz w:val="20"/>
            <w:szCs w:val="20"/>
            <w:highlight w:val="yellow"/>
          </w:rPr>
          <w:delText xml:space="preserve">zapsaným </w:delText>
        </w:r>
      </w:del>
      <w:r>
        <w:rPr>
          <w:rFonts w:cs="Arial"/>
          <w:sz w:val="20"/>
          <w:szCs w:val="20"/>
          <w:highlight w:val="yellow"/>
        </w:rPr>
        <w:t xml:space="preserve">u </w:t>
      </w:r>
      <w:r>
        <w:rPr>
          <w:rFonts w:cs="Arial"/>
          <w:b/>
          <w:sz w:val="20"/>
          <w:szCs w:val="20"/>
          <w:highlight w:val="yellow"/>
        </w:rPr>
        <w:t>Katastrálního úřadu pro Liberecký kraj, Katastrální pracoviště Česká Lípa</w:t>
      </w:r>
      <w:ins w:id="6" w:author="Huková Lenka Bc." w:date="2023-11-06T12:09:00Z">
        <w:r>
          <w:rPr>
            <w:rFonts w:cs="Arial"/>
            <w:sz w:val="20"/>
            <w:szCs w:val="20"/>
            <w:highlight w:val="yellow"/>
          </w:rPr>
          <w:t xml:space="preserve"> na LV č. 22 a p.č. 273/1 v k.ú. Chotovice u Nového Boru, obec Chotovice, který je zapsán u </w:t>
        </w:r>
      </w:ins>
      <w:ins w:id="7" w:author="Huková Lenka Bc." w:date="2023-11-06T12:09:00Z">
        <w:r>
          <w:rPr>
            <w:rFonts w:cs="Arial"/>
            <w:b/>
            <w:sz w:val="20"/>
            <w:szCs w:val="20"/>
            <w:highlight w:val="yellow"/>
          </w:rPr>
          <w:t>Katastrálního úřadu pro Liberecký kraj, Katastrální pracoviště Česká Lípa</w:t>
        </w:r>
      </w:ins>
      <w:ins w:id="8" w:author="Huková Lenka Bc." w:date="2023-11-06T12:09:00Z">
        <w:r>
          <w:rPr>
            <w:rFonts w:cs="Arial"/>
            <w:sz w:val="20"/>
            <w:szCs w:val="20"/>
            <w:highlight w:val="yellow"/>
          </w:rPr>
          <w:t xml:space="preserve"> na LV č. 316</w:t>
        </w:r>
      </w:ins>
      <w:r>
        <w:rPr>
          <w:rFonts w:cs="Arial"/>
          <w:sz w:val="20"/>
          <w:szCs w:val="20"/>
          <w:highlight w:val="yellow"/>
        </w:rPr>
        <w:t xml:space="preserve"> (</w:t>
      </w:r>
      <w:r>
        <w:rPr>
          <w:rFonts w:cs="Arial"/>
          <w:sz w:val="20"/>
        </w:rPr>
        <w:t>dále jen „Nemovitost“).</w:t>
      </w:r>
    </w:p>
    <w:p>
      <w:pPr>
        <w:pStyle w:val="Odsazentlatextu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Odsazentlatextu"/>
        <w:numPr>
          <w:ilvl w:val="0"/>
          <w:numId w:val="3"/>
        </w:numPr>
        <w:ind w:left="426" w:hanging="360"/>
        <w:jc w:val="both"/>
        <w:rPr>
          <w:rFonts w:cs="Arial"/>
          <w:i/>
          <w:i/>
          <w:color w:val="548DD4"/>
          <w:sz w:val="20"/>
          <w:szCs w:val="20"/>
        </w:rPr>
      </w:pPr>
      <w:r>
        <w:rPr>
          <w:rFonts w:cs="Arial"/>
          <w:sz w:val="20"/>
        </w:rPr>
        <w:t>Strana Oprávněná je investorem a vlastníkem (provozovatelem) stavby „</w:t>
      </w:r>
      <w:r>
        <w:rPr>
          <w:rFonts w:cs="Arial"/>
          <w:b/>
          <w:bCs/>
          <w:sz w:val="20"/>
        </w:rPr>
        <w:t>Cyklostezky Lípa – Bor na kole (úsek Nový Bor – Chotovice )“</w:t>
      </w:r>
      <w:r>
        <w:rPr>
          <w:rFonts w:cs="Arial"/>
          <w:sz w:val="20"/>
        </w:rPr>
        <w:t xml:space="preserve">, dále jen „Stavba“, která je umístěna </w:t>
      </w:r>
      <w:r>
        <w:rPr>
          <w:rFonts w:cs="Arial"/>
          <w:b/>
          <w:sz w:val="20"/>
        </w:rPr>
        <w:t>do stavby silnice</w:t>
      </w:r>
      <w:r>
        <w:rPr>
          <w:rFonts w:cs="Arial"/>
          <w:sz w:val="20"/>
        </w:rPr>
        <w:t xml:space="preserve"> nebo do ní zasahuje svým ochranným pásmem dle</w:t>
      </w:r>
      <w:r>
        <w:rPr>
          <w:rFonts w:cs="Arial"/>
          <w:i/>
          <w:color w:val="4F81BD"/>
          <w:sz w:val="20"/>
        </w:rPr>
        <w:t xml:space="preserve"> </w:t>
      </w:r>
      <w:r>
        <w:rPr>
          <w:rFonts w:cs="Arial"/>
          <w:sz w:val="20"/>
        </w:rPr>
        <w:t xml:space="preserve">čl. I. odst. 1. této smlouvy. </w:t>
      </w:r>
    </w:p>
    <w:p>
      <w:pPr>
        <w:pStyle w:val="Normal"/>
        <w:ind w:left="426" w:hanging="426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II.</w:t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Předmět smlouvy</w:t>
      </w:r>
    </w:p>
    <w:p>
      <w:pPr>
        <w:pStyle w:val="Normal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</w:r>
    </w:p>
    <w:p>
      <w:pPr>
        <w:pStyle w:val="Odsazentlatextu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  <w:tab/>
        <w:t>Předmětem této smlouvy je stanovení podmínek provedení kácení, způsobu náhrady a případné následné pěstební péče (dále jen „Kácení“) v rámci „Stavby“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 „Nemovitosti“.</w:t>
      </w:r>
    </w:p>
    <w:p>
      <w:pPr>
        <w:pStyle w:val="Odsazentlatextu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III.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Práva a povinnosti smluvních stran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spacing w:before="0" w:after="120"/>
        <w:ind w:left="357" w:hanging="357"/>
        <w:jc w:val="both"/>
        <w:rPr>
          <w:rFonts w:cs="Arial"/>
          <w:strike/>
          <w:sz w:val="20"/>
          <w:szCs w:val="20"/>
        </w:rPr>
      </w:pPr>
      <w:r>
        <w:rPr>
          <w:rFonts w:cs="Arial"/>
          <w:sz w:val="20"/>
          <w:szCs w:val="20"/>
        </w:rPr>
        <w:t>1.</w:t>
        <w:tab/>
        <w:t xml:space="preserve">Strana Oprávněná provede „Kácení“ na „Nemovitosti“, dle situace, která je přílohou č. 1 této smlouvy včetně odstranění a likvidace pořezaných dřevin v rozsahu stanoveným dendrologickým průzkumem pro účely kácení dřevin. Strana Oprávněná provede kácení v nejbližším možném termínu </w:t>
      </w:r>
      <w:ins w:id="9" w:author="Huková Lenka Bc." w:date="2023-11-06T12:09:00Z">
        <w:r>
          <w:rPr>
            <w:rFonts w:cs="Arial"/>
            <w:sz w:val="20"/>
            <w:szCs w:val="20"/>
            <w:highlight w:val="yellow"/>
          </w:rPr>
          <w:t>na základě souhlasného stanoviska s kácením od města Nový Bor a obce Chotovice</w:t>
        </w:r>
      </w:ins>
      <w:del w:id="10" w:author="Huková Lenka Bc." w:date="2023-11-06T12:09:00Z">
        <w:r>
          <w:rPr>
            <w:rFonts w:cs="Arial"/>
            <w:sz w:val="20"/>
            <w:szCs w:val="20"/>
            <w:highlight w:val="yellow"/>
          </w:rPr>
          <w:delText xml:space="preserve">dle </w:delText>
        </w:r>
      </w:del>
      <w:del w:id="11" w:author="Huková Lenka Bc." w:date="2023-11-06T12:09:00Z">
        <w:bookmarkStart w:id="0" w:name="_Hlk103346290"/>
        <w:r>
          <w:rPr>
            <w:rFonts w:cs="Arial"/>
            <w:sz w:val="20"/>
            <w:szCs w:val="20"/>
            <w:highlight w:val="yellow"/>
          </w:rPr>
          <w:delText>Rozhodnutí orgánu ochrany přírody</w:delText>
        </w:r>
      </w:del>
      <w:bookmarkEnd w:id="0"/>
      <w:r>
        <w:rPr>
          <w:rFonts w:cs="Arial"/>
          <w:sz w:val="20"/>
          <w:szCs w:val="20"/>
        </w:rPr>
        <w:t>. Tento termín vyplývá též z Rozhodnutí orgánu ochrany přírody. Pokud Rozhodnutí není třeba, termíny kácení musí vycházet z termínu daných dle Zákona č. 114/1992 Sb., o ochraně přírody a krajiny, jeho novelizace, prováděcích vyhlášek a souvisejících zákonů a vyhlášek (provádí se převážně mimo vegetační období). V případě, že strana Oprávněná nepředloží příslušná povolení a oznámení ke kácení, nebude ke kácení oprávněna a tato smlouva se od samého počátku ruší.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Strana Oprávněná </w:t>
      </w:r>
      <w:r>
        <w:rPr>
          <w:rStyle w:val="Text10"/>
          <w:szCs w:val="20"/>
        </w:rPr>
        <w:t xml:space="preserve">se </w:t>
      </w:r>
      <w:r>
        <w:rPr>
          <w:rFonts w:cs="Arial"/>
          <w:sz w:val="20"/>
          <w:szCs w:val="20"/>
        </w:rPr>
        <w:t xml:space="preserve">zavazuje, že na dotčené „Nemovitosti“ bude do práv a oprávněných zájmů strany Povinné zasahovat pouze v nezbytné míře dané touto smlouvou a bude si počínat tak, aby její činností nedošlo k poškození zbývající části „Nemovitosti“ ani její součásti a příslušenství. 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Veškeré náklady spojené s „Kácením“ budou uhrazeny stranou Oprávněnou.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Dřeviny definované v čl. III. odst. 1 jsou materiálem pro stranu Povinnou v souladu s ustanovením § 14 odst. 7 zákona číslo 219/2000 Sb., v platném znění nepotřebným. Souhlas strany Povinné, podmíněný uzavřením této smlouvy, byl stranou Povinnou udělen vyjádrřením ze dne 1. 9. 2022, které tvoří přílohu č. 3 této smlouvy.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Smluvní strany se dohodly na náhradě za pokácené dřeviny na dotčené „Nemovitosti“ formou finanční náhrady, jelikož strana Povinná nedisponuje vhodnými pozemky pro případnou náhradní výsadbu. </w:t>
      </w:r>
    </w:p>
    <w:p>
      <w:pPr>
        <w:pStyle w:val="Body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Strana Oprávněná je povinna: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písemně oznámit straně Povinné konkrétní termín zahájení a ukončení kácení 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neprodleně odklidit veškerou biomasu po kácení z „Nemovitosti“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kácení provést tak, aby ponechané pařezy nepřevyšovaly 20 cm nad úroveň terénu z důvodu BESIP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ponechané pařezy odstranit do 14 dnů od kácení dřevin min. 5 cm pod niveletu terénu a terén upravit a zbavit zbytků kácení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zajistit náhradní výsadbu a následnou pěstební péči dle Rozhodnutí orgánu ochrany přírody.</w:t>
      </w:r>
    </w:p>
    <w:p>
      <w:pPr>
        <w:pStyle w:val="BodyText3"/>
        <w:ind w:left="720" w:hanging="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3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Normal"/>
        <w:numPr>
          <w:ilvl w:val="0"/>
          <w:numId w:val="0"/>
        </w:numPr>
        <w:spacing w:before="0" w:after="120"/>
        <w:jc w:val="center"/>
        <w:outlineLvl w:val="0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  <w:t>IV.</w:t>
      </w:r>
    </w:p>
    <w:p>
      <w:pPr>
        <w:pStyle w:val="Normal"/>
        <w:numPr>
          <w:ilvl w:val="0"/>
          <w:numId w:val="0"/>
        </w:numPr>
        <w:spacing w:before="0" w:after="120"/>
        <w:jc w:val="center"/>
        <w:outlineLvl w:val="0"/>
        <w:rPr>
          <w:rFonts w:cs="Arial"/>
          <w:i/>
          <w:i/>
          <w:sz w:val="20"/>
        </w:rPr>
      </w:pPr>
      <w:r>
        <w:rPr>
          <w:rFonts w:cs="Arial"/>
          <w:b/>
          <w:sz w:val="20"/>
        </w:rPr>
        <w:t xml:space="preserve">Výše a splatnost </w:t>
      </w:r>
    </w:p>
    <w:p>
      <w:pPr>
        <w:pStyle w:val="Normal"/>
        <w:rPr>
          <w:rFonts w:cs="Arial"/>
          <w:i/>
          <w:i/>
          <w:sz w:val="20"/>
        </w:rPr>
      </w:pPr>
      <w:r>
        <w:rPr>
          <w:rFonts w:cs="Arial"/>
          <w:i/>
          <w:sz w:val="20"/>
        </w:rPr>
      </w:r>
    </w:p>
    <w:p>
      <w:pPr>
        <w:pStyle w:val="Normal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  <w:t>Výše náhrady za pokácené dřeviny se sjednává dle metodiky ŘSD, Směrnice ŘSD GŘ č. 6/2013, a to ve výši:</w:t>
      </w:r>
    </w:p>
    <w:p>
      <w:pPr>
        <w:pStyle w:val="Normal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ListParagraph"/>
        <w:numPr>
          <w:ilvl w:val="0"/>
          <w:numId w:val="8"/>
        </w:numPr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Dřevo tvrdé, cena bez DPH 688,06 Kč /m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>, tj. za 45,47 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 xml:space="preserve"> 31 286,08 Kč </w:t>
      </w:r>
    </w:p>
    <w:p>
      <w:pPr>
        <w:pStyle w:val="ListParagraph"/>
        <w:numPr>
          <w:ilvl w:val="0"/>
          <w:numId w:val="8"/>
        </w:numPr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Dřevo měkké, cena bez DPH 539,32 Kč / 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>, tj. za 10,10 m</w:t>
      </w:r>
      <w:r>
        <w:rPr>
          <w:rFonts w:cs="Arial"/>
          <w:iCs/>
          <w:color w:val="000000" w:themeColor="text1"/>
          <w:sz w:val="20"/>
          <w:vertAlign w:val="superscript"/>
        </w:rPr>
        <w:t xml:space="preserve">3 </w:t>
      </w:r>
      <w:r>
        <w:rPr>
          <w:rFonts w:cs="Arial"/>
          <w:iCs/>
          <w:color w:val="000000" w:themeColor="text1"/>
          <w:sz w:val="20"/>
        </w:rPr>
        <w:t xml:space="preserve"> 5 447,13 Kč</w:t>
      </w:r>
    </w:p>
    <w:p>
      <w:pPr>
        <w:pStyle w:val="ListParagraph"/>
        <w:ind w:left="720" w:hanging="0"/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b/>
          <w:iCs/>
          <w:color w:val="000000" w:themeColor="text1"/>
          <w:sz w:val="20"/>
        </w:rPr>
      </w:r>
    </w:p>
    <w:p>
      <w:pPr>
        <w:pStyle w:val="ListParagraph"/>
        <w:ind w:left="2136" w:firstLine="696"/>
        <w:rPr>
          <w:rFonts w:cs="Arial"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celkem 36 733,21 Kč bez DPH</w:t>
      </w:r>
    </w:p>
    <w:p>
      <w:pPr>
        <w:pStyle w:val="ListParagraph"/>
        <w:ind w:left="2136" w:firstLine="696"/>
        <w:rPr>
          <w:rFonts w:cs="Arial"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</w:r>
    </w:p>
    <w:p>
      <w:pPr>
        <w:pStyle w:val="Normal"/>
        <w:numPr>
          <w:ilvl w:val="0"/>
          <w:numId w:val="0"/>
        </w:numPr>
        <w:ind w:left="2124" w:firstLine="708"/>
        <w:outlineLvl w:val="0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  <w:t xml:space="preserve">celkem vč. 15% DPH 42 243,19 Kč </w:t>
      </w:r>
    </w:p>
    <w:p>
      <w:pPr>
        <w:pStyle w:val="ListParagraph"/>
        <w:ind w:left="2136" w:firstLine="696"/>
        <w:rPr>
          <w:rFonts w:cs="Arial"/>
          <w:bCs/>
          <w:iCs/>
          <w:color w:val="000000" w:themeColor="text1"/>
          <w:sz w:val="20"/>
        </w:rPr>
      </w:pPr>
      <w:r>
        <w:rPr>
          <w:rFonts w:cs="Arial"/>
          <w:bCs/>
          <w:sz w:val="20"/>
        </w:rPr>
        <w:t>(slovy: čtyřicet dva tisíc dvě stě čtyřicet tři korun českých, 19/100)</w:t>
      </w:r>
    </w:p>
    <w:p>
      <w:pPr>
        <w:pStyle w:val="Normal"/>
        <w:jc w:val="center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</w:r>
    </w:p>
    <w:p>
      <w:pPr>
        <w:pStyle w:val="Normal"/>
        <w:numPr>
          <w:ilvl w:val="0"/>
          <w:numId w:val="7"/>
        </w:numPr>
        <w:spacing w:before="0" w:after="120"/>
        <w:ind w:left="426" w:hanging="426"/>
        <w:jc w:val="both"/>
        <w:rPr>
          <w:rFonts w:cs="Arial"/>
          <w:sz w:val="20"/>
        </w:rPr>
      </w:pPr>
      <w:r>
        <w:rPr>
          <w:rFonts w:cs="Arial"/>
          <w:iCs/>
          <w:sz w:val="20"/>
        </w:rPr>
        <w:t xml:space="preserve">Obě strany se </w:t>
      </w:r>
      <w:r>
        <w:rPr>
          <w:rFonts w:cs="Arial"/>
          <w:iCs/>
          <w:color w:val="000000" w:themeColor="text1"/>
          <w:sz w:val="20"/>
        </w:rPr>
        <w:t xml:space="preserve">dohodly na úhradě po realizaci kácení dřevin, a to </w:t>
      </w:r>
      <w:r>
        <w:rPr>
          <w:rFonts w:cs="Arial"/>
          <w:sz w:val="20"/>
        </w:rPr>
        <w:t>na účet strany Povinné, na základě jím vystavené faktury, do 30 dnů od vystavení.</w:t>
      </w:r>
    </w:p>
    <w:p>
      <w:pPr>
        <w:pStyle w:val="Normal"/>
        <w:numPr>
          <w:ilvl w:val="0"/>
          <w:numId w:val="7"/>
        </w:numPr>
        <w:spacing w:before="0" w:after="120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Pokud nebude úhrada zaplacena ve stanovené výši a termínu splatnosti, bere strana Oprávněná na vědomí, že po něm bude strana Povinná požadovat úhradu úroku z prodlení ve smyslu ust. § 1970 zák. č. 89/2012 Sb.,občanský zákoník, v platném znění. Vypočtený úrok se strana Oprávněná zavazuje uhradit, a to na základě faktury vystavené stranou Povinnou se splatností do 30 dnů od odeslání faktury na adresu strany Povinné. </w:t>
      </w:r>
    </w:p>
    <w:p>
      <w:pPr>
        <w:pStyle w:val="Normal"/>
        <w:spacing w:before="240" w:after="0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IV.</w:t>
      </w:r>
    </w:p>
    <w:p>
      <w:pPr>
        <w:pStyle w:val="Normal"/>
        <w:spacing w:before="0" w:after="120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Závěrečná ustanovení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Práva a povinnosti vyplývající z této smlouvy přecházejí na právní nástupce obou smluvních stran. Smluvní strany se zavazují svého právního nástupce seznámit s obsahem této smlouvy.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Smlouva je vyhotovena ve čtyřech stejnopisech, po dvou pro každou ze smluvních stran.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Změny a doplňky této smlouvy jsou možné pouze formou číslovaných písemných dodatků podepsaných oběma smluvními stranami. Písemná forma je nezbytná i pro právní jednání směřující ke zrušení této smlouvy.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</w:rPr>
      </w:pPr>
      <w:bookmarkStart w:id="1" w:name="_Hlk25146906"/>
      <w:r>
        <w:rPr>
          <w:rStyle w:val="Text10"/>
        </w:rPr>
        <w:t xml:space="preserve">Smlouva podléhá dle zákona č. 340/2015 Sb., uveřejnění v registru smluv. Strana Oprávněná bere na vědomí, že strana Povinná je subjektem, jež nese v určitých případech zákonnou povinnost uveřejňovat smlouvy v souladu se zákonem č. 340/2015 Sb., v registru smluv vedeném pro tyto účely Ministerstvem vnitra. Strana Oprávněná souhlasí se zveřejněním této smlouvy v případě, kdy strana Povinná ponese, v souladu s uvedeným zákonem, povinnost uveřejnění, a to v rozsahu a způsobem z uvedeného zákona vyplývající. Skutečnosti uvedené v této smlouvě smluvní strany nepovažují za obchodní tajemství. Veškeré úkony potřebné s uveřejněním této smlouvy v registru smluv zajistí strana Povinná. 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</w:rPr>
      </w:pPr>
      <w:r>
        <w:rPr>
          <w:rStyle w:val="Text10"/>
        </w:rPr>
        <w:t>Strana Povinná je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údajů), správcem osobních údajů subjektů údajů. Informace o jejich zpracování vyžadované platnými právními předpisy, včetně jejich rozsahu a účelu zpracování, a přehledu práv a povinností strany Povinné, jsou zveřejněny na webové stránce strany Povinné (</w:t>
      </w:r>
      <w:hyperlink r:id="rId2">
        <w:r>
          <w:rPr>
            <w:rStyle w:val="Text10"/>
          </w:rPr>
          <w:t>www.rsd.cz/wps/portal/web/rsd/gdpr</w:t>
        </w:r>
      </w:hyperlink>
      <w:r>
        <w:rPr>
          <w:rStyle w:val="Text10"/>
        </w:rPr>
        <w:t>) a při uzavírání smlouvy nebo kdykoli v průběhu jejího trvání budou subjektu údajů poskytnuty na jeho vyžádání, adresované písemně na adresu sídla strany Povinné nebo do jeho datové schránky ID zjq4rhz.</w:t>
      </w:r>
      <w:bookmarkEnd w:id="1"/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Smluvní strany prohlašují, že tato smlouva je projevem jejich svobodné, vážné, určité a srozumitelné vůle, že ji uzavírají dobrovolně, na důkaz čehož připojují své podpisy.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Tato smlouva nenahrazuje stanovisko strany Povinné pro potřeby územního rozhodnutí a stavebního povolení.</w:t>
      </w:r>
    </w:p>
    <w:p>
      <w:pPr>
        <w:pStyle w:val="BodyTextIndent3"/>
        <w:numPr>
          <w:ilvl w:val="0"/>
          <w:numId w:val="6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Smluvní strany sjednávají pro případ pochybností s doručením institut fikce doručení pátý den od prokazatelného podání poštovní přepravě.</w:t>
      </w:r>
    </w:p>
    <w:p>
      <w:pPr>
        <w:pStyle w:val="BodyTextIndent3"/>
        <w:ind w:left="340" w:hanging="0"/>
        <w:jc w:val="both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rStyle w:val="Text10"/>
          <w:szCs w:val="20"/>
        </w:rPr>
        <w:t>Příloha č.:</w:t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4"/>
        </w:numPr>
        <w:rPr>
          <w:rStyle w:val="Text10"/>
          <w:iCs/>
          <w:szCs w:val="20"/>
        </w:rPr>
      </w:pPr>
      <w:r>
        <w:rPr>
          <w:rStyle w:val="Text10"/>
          <w:iCs/>
          <w:szCs w:val="20"/>
        </w:rPr>
        <w:t>situace</w:t>
      </w:r>
    </w:p>
    <w:p>
      <w:pPr>
        <w:pStyle w:val="Normal"/>
        <w:numPr>
          <w:ilvl w:val="0"/>
          <w:numId w:val="4"/>
        </w:numPr>
        <w:rPr>
          <w:rStyle w:val="Text10"/>
          <w:iCs/>
          <w:szCs w:val="20"/>
        </w:rPr>
      </w:pPr>
      <w:r>
        <w:rPr>
          <w:rStyle w:val="Text10"/>
          <w:iCs/>
          <w:szCs w:val="20"/>
        </w:rPr>
        <w:t xml:space="preserve">Dendrologický průzkum pro účely kácení dřevin </w:t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Tlotextu"/>
        <w:spacing w:before="0" w:afterAutospacing="1"/>
        <w:ind w:firstLine="426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  <w:t>V Liberci</w:t>
      </w:r>
      <w:del w:id="12" w:author="Huková Lenka Bc." w:date="2023-11-06T12:09:00Z">
        <w:r>
          <w:rPr>
            <w:rFonts w:cs="Arial"/>
            <w:sz w:val="20"/>
          </w:rPr>
          <w:delText>,</w:delText>
        </w:r>
      </w:del>
      <w:r>
        <w:rPr>
          <w:rFonts w:cs="Arial"/>
          <w:sz w:val="20"/>
        </w:rPr>
        <w:t xml:space="preserve"> dne .........................                         </w:t>
        <w:tab/>
        <w:tab/>
        <w:t>V </w:t>
      </w:r>
      <w:ins w:id="13" w:author="Huková Lenka Bc." w:date="2023-11-06T12:09:00Z">
        <w:r>
          <w:rPr>
            <w:rFonts w:cs="Arial"/>
            <w:sz w:val="20"/>
          </w:rPr>
          <w:t xml:space="preserve">                </w:t>
        </w:r>
      </w:ins>
      <w:del w:id="14" w:author="Huková Lenka Bc." w:date="2023-11-06T12:09:00Z">
        <w:r>
          <w:rPr>
            <w:rFonts w:cs="Arial"/>
            <w:sz w:val="20"/>
          </w:rPr>
          <w:delText>Liberci,</w:delText>
        </w:r>
      </w:del>
      <w:r>
        <w:rPr>
          <w:rFonts w:cs="Arial"/>
          <w:sz w:val="20"/>
        </w:rPr>
        <w:t xml:space="preserve"> dne ...............................</w:t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Normal"/>
        <w:tabs>
          <w:tab w:val="clear" w:pos="708"/>
          <w:tab w:val="left" w:pos="426" w:leader="none"/>
        </w:tabs>
        <w:rPr>
          <w:rFonts w:cs="Arial"/>
          <w:sz w:val="20"/>
        </w:rPr>
      </w:pPr>
      <w:r>
        <w:rPr>
          <w:rFonts w:cs="Arial"/>
          <w:sz w:val="20"/>
        </w:rPr>
        <w:t xml:space="preserve">………………………………… </w:t>
      </w:r>
      <w:r>
        <w:rPr>
          <w:rFonts w:cs="Arial"/>
          <w:sz w:val="20"/>
        </w:rPr>
        <w:tab/>
        <w:tab/>
        <w:tab/>
        <w:tab/>
        <w:t>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  <w:szCs w:val="20"/>
        </w:rPr>
      </w:pPr>
      <w:r>
        <w:rPr>
          <w:rFonts w:cs="Arial"/>
          <w:b/>
          <w:sz w:val="20"/>
        </w:rPr>
        <w:t xml:space="preserve">Ředitelství silnic a dálnic ČR                                     </w:t>
      </w:r>
      <w:ins w:id="15" w:author="Huková Lenka Bc." w:date="2023-11-06T12:09:00Z">
        <w:r>
          <w:rPr>
            <w:rFonts w:cs="Arial"/>
            <w:b/>
            <w:sz w:val="20"/>
          </w:rPr>
          <w:t xml:space="preserve">  </w:t>
        </w:r>
      </w:ins>
      <w:r>
        <w:rPr>
          <w:rFonts w:cs="Arial"/>
          <w:b/>
          <w:bCs/>
          <w:sz w:val="20"/>
        </w:rPr>
        <w:t>Město Nový Bor</w:t>
      </w:r>
    </w:p>
    <w:p>
      <w:pPr>
        <w:pStyle w:val="Normal"/>
        <w:rPr>
          <w:rFonts w:cs="Arial"/>
          <w:bCs/>
          <w:sz w:val="20"/>
        </w:rPr>
      </w:pPr>
      <w:r>
        <w:rPr>
          <w:rFonts w:cs="Arial"/>
          <w:bCs/>
          <w:sz w:val="20"/>
        </w:rPr>
        <w:t>Ing. Jan Wohlmuth</w:t>
      </w:r>
      <w:r>
        <w:rPr>
          <w:rFonts w:cs="Arial"/>
          <w:bCs/>
          <w:color w:val="FF0000"/>
          <w:sz w:val="20"/>
        </w:rPr>
        <w:t xml:space="preserve">                                                        </w:t>
      </w:r>
      <w:ins w:id="16" w:author="Huková Lenka Bc." w:date="2023-11-06T12:09:00Z">
        <w:r>
          <w:rPr>
            <w:rFonts w:cs="Arial"/>
            <w:bCs/>
            <w:color w:val="FF0000"/>
            <w:sz w:val="20"/>
          </w:rPr>
          <w:t xml:space="preserve">  </w:t>
        </w:r>
      </w:ins>
      <w:r>
        <w:rPr>
          <w:rFonts w:cs="Arial"/>
          <w:bCs/>
          <w:sz w:val="20"/>
        </w:rPr>
        <w:t>Mgr. Jaroslav Dvořák</w:t>
      </w:r>
    </w:p>
    <w:p>
      <w:pPr>
        <w:pStyle w:val="Normal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ředitel Správy Liberec                                                   </w:t>
      </w:r>
      <w:ins w:id="17" w:author="Huková Lenka Bc." w:date="2023-11-06T12:09:00Z">
        <w:r>
          <w:rPr>
            <w:rFonts w:cs="Arial"/>
            <w:bCs/>
            <w:sz w:val="20"/>
          </w:rPr>
          <w:t xml:space="preserve">  </w:t>
        </w:r>
      </w:ins>
      <w:r>
        <w:rPr>
          <w:rFonts w:cs="Arial"/>
          <w:bCs/>
          <w:sz w:val="20"/>
        </w:rPr>
        <w:t xml:space="preserve">starosta města </w:t>
      </w:r>
    </w:p>
    <w:p>
      <w:pPr>
        <w:pStyle w:val="Normal"/>
        <w:ind w:left="142" w:hanging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spacing w:before="60" w:after="120"/>
        <w:rPr>
          <w:rFonts w:cs="Arial"/>
          <w:color w:val="365F91"/>
        </w:rPr>
      </w:pPr>
      <w:r>
        <w:rPr>
          <w:rFonts w:cs="Arial"/>
          <w:color w:val="365F91"/>
        </w:rPr>
      </w:r>
    </w:p>
    <w:p>
      <w:pPr>
        <w:pStyle w:val="Normal"/>
        <w:numPr>
          <w:ilvl w:val="0"/>
          <w:numId w:val="5"/>
        </w:numPr>
        <w:rPr>
          <w:rFonts w:cs="Arial"/>
          <w:i/>
          <w:i/>
          <w:color w:val="4F81BD"/>
          <w:sz w:val="20"/>
          <w:szCs w:val="20"/>
        </w:rPr>
      </w:pPr>
      <w:r>
        <w:rPr/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134" w:right="851" w:gutter="0" w:header="0" w:top="1418" w:footer="567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tabs>
        <w:tab w:val="clear" w:pos="4536"/>
        <w:tab w:val="clear" w:pos="9072"/>
        <w:tab w:val="right" w:pos="9498" w:leader="none"/>
      </w:tabs>
      <w:ind w:right="360" w:hanging="0"/>
      <w:jc w:val="center"/>
      <w:rPr>
        <w:sz w:val="16"/>
        <w:szCs w:val="16"/>
      </w:rPr>
    </w:pPr>
    <w:r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tabs>
        <w:tab w:val="clear" w:pos="4536"/>
        <w:tab w:val="clear" w:pos="9072"/>
        <w:tab w:val="right" w:pos="9498" w:leader="none"/>
      </w:tabs>
      <w:ind w:right="360" w:hanging="0"/>
      <w:jc w:val="center"/>
      <w:rPr>
        <w:sz w:val="16"/>
        <w:szCs w:val="16"/>
      </w:rPr>
    </w:pPr>
    <w:r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rFonts w:ascii="Arial" w:hAnsi="Arial" w:eastAsia="Times New Roman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/>
    </w:lvl>
  </w:abstractNum>
  <w:abstractNum w:abstractNumId="5"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false"/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4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10" w:customStyle="1">
    <w:name w:val="Text10"/>
    <w:qFormat/>
    <w:rPr>
      <w:rFonts w:ascii="Arial" w:hAnsi="Arial" w:cs="Arial"/>
      <w:sz w:val="20"/>
    </w:rPr>
  </w:style>
  <w:style w:type="character" w:styleId="Pagenumber">
    <w:name w:val="page number"/>
    <w:basedOn w:val="DefaultParagraphFont"/>
    <w:qFormat/>
    <w:rPr/>
  </w:style>
  <w:style w:type="character" w:styleId="TextbublinyChar" w:customStyle="1">
    <w:name w:val="Text bubliny Char"/>
    <w:link w:val="BalloonText"/>
    <w:qFormat/>
    <w:rsid w:val="00ab6603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c218f4"/>
    <w:rPr>
      <w:sz w:val="16"/>
      <w:szCs w:val="16"/>
    </w:rPr>
  </w:style>
  <w:style w:type="character" w:styleId="TextkomenteChar" w:customStyle="1">
    <w:name w:val="Text komentáře Char"/>
    <w:link w:val="Annotationtext"/>
    <w:qFormat/>
    <w:rsid w:val="00c218f4"/>
    <w:rPr>
      <w:rFonts w:ascii="Arial" w:hAnsi="Arial"/>
    </w:rPr>
  </w:style>
  <w:style w:type="character" w:styleId="PedmtkomenteChar" w:customStyle="1">
    <w:name w:val="Předmět komentáře Char"/>
    <w:link w:val="Annotationsubject"/>
    <w:qFormat/>
    <w:rsid w:val="00c218f4"/>
    <w:rPr>
      <w:rFonts w:ascii="Arial" w:hAnsi="Arial"/>
      <w:b/>
      <w:bCs/>
    </w:rPr>
  </w:style>
  <w:style w:type="character" w:styleId="ZhlavChar" w:customStyle="1">
    <w:name w:val="Záhlaví Char"/>
    <w:qFormat/>
    <w:rsid w:val="001d37e1"/>
    <w:rPr>
      <w:rFonts w:ascii="Arial" w:hAnsi="Arial"/>
      <w:sz w:val="22"/>
      <w:szCs w:val="24"/>
    </w:rPr>
  </w:style>
  <w:style w:type="character" w:styleId="ZpatChar" w:customStyle="1">
    <w:name w:val="Zápatí Char"/>
    <w:qFormat/>
    <w:rsid w:val="001d37e1"/>
    <w:rPr>
      <w:rFonts w:ascii="Arial" w:hAnsi="Arial"/>
      <w:sz w:val="22"/>
      <w:szCs w:val="24"/>
    </w:rPr>
  </w:style>
  <w:style w:type="character" w:styleId="ZkladntextChar" w:customStyle="1">
    <w:name w:val="Základní text Char"/>
    <w:qFormat/>
    <w:rsid w:val="00602785"/>
    <w:rPr>
      <w:rFonts w:ascii="Arial" w:hAnsi="Arial"/>
      <w:sz w:val="22"/>
      <w:szCs w:val="24"/>
    </w:rPr>
  </w:style>
  <w:style w:type="character" w:styleId="ZkladntextodsazenChar" w:customStyle="1">
    <w:name w:val="Základní text odsazený Char"/>
    <w:qFormat/>
    <w:rsid w:val="006674ab"/>
    <w:rPr>
      <w:rFonts w:ascii="Arial" w:hAnsi="Arial"/>
      <w:sz w:val="22"/>
      <w:szCs w:val="24"/>
    </w:rPr>
  </w:style>
  <w:style w:type="character" w:styleId="Zkladntextodsazen3Char" w:customStyle="1">
    <w:name w:val="Základní text odsazený 3 Char"/>
    <w:link w:val="BodyTextIndent3"/>
    <w:qFormat/>
    <w:rsid w:val="00af026e"/>
    <w:rPr>
      <w:rFonts w:ascii="Arial" w:hAnsi="Arial"/>
      <w:sz w:val="16"/>
      <w:szCs w:val="16"/>
    </w:rPr>
  </w:style>
  <w:style w:type="character" w:styleId="Zkladntextodsazen2Char" w:customStyle="1">
    <w:name w:val="Základní text odsazený 2 Char"/>
    <w:basedOn w:val="DefaultParagraphFont"/>
    <w:link w:val="BodyTextIndent2"/>
    <w:qFormat/>
    <w:rsid w:val="00107ad0"/>
    <w:rPr>
      <w:rFonts w:ascii="Arial" w:hAnsi="Arial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link w:val="ZkladntextChar"/>
    <w:rsid w:val="00602785"/>
    <w:pPr>
      <w:spacing w:before="0" w:after="12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Zkladntext21" w:customStyle="1">
    <w:name w:val="Základní text 21"/>
    <w:basedOn w:val="Normal"/>
    <w:qFormat/>
    <w:pPr>
      <w:widowControl w:val="false"/>
      <w:tabs>
        <w:tab w:val="clear" w:pos="708"/>
        <w:tab w:val="left" w:pos="6946" w:leader="none"/>
      </w:tabs>
      <w:overflowPunct w:val="true"/>
      <w:spacing w:before="0" w:after="200"/>
      <w:ind w:left="284" w:hanging="0"/>
      <w:jc w:val="both"/>
      <w:textAlignment w:val="baseline"/>
    </w:pPr>
    <w:rPr>
      <w:sz w:val="20"/>
      <w:szCs w:val="20"/>
    </w:rPr>
  </w:style>
  <w:style w:type="paragraph" w:styleId="Nzev">
    <w:name w:val="Title"/>
    <w:basedOn w:val="Normal"/>
    <w:qFormat/>
    <w:pPr>
      <w:jc w:val="center"/>
    </w:pPr>
    <w:rPr>
      <w:b/>
    </w:rPr>
  </w:style>
  <w:style w:type="paragraph" w:styleId="BodyText3">
    <w:name w:val="Body Text 3"/>
    <w:basedOn w:val="Normal"/>
    <w:qFormat/>
    <w:pPr/>
    <w:rPr>
      <w:rFonts w:ascii="Tahoma" w:hAnsi="Tahoma" w:cs="Tahoma"/>
      <w:sz w:val="20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BalloonText">
    <w:name w:val="Balloon Text"/>
    <w:basedOn w:val="Normal"/>
    <w:link w:val="TextbublinyChar"/>
    <w:qFormat/>
    <w:rsid w:val="00ab6603"/>
    <w:pPr/>
    <w:rPr>
      <w:rFonts w:ascii="Tahoma" w:hAnsi="Tahoma"/>
      <w:sz w:val="16"/>
      <w:szCs w:val="16"/>
      <w:lang w:val="x-none" w:eastAsia="x-none"/>
    </w:rPr>
  </w:style>
  <w:style w:type="paragraph" w:styleId="Annotationtext">
    <w:name w:val="annotation text"/>
    <w:basedOn w:val="Normal"/>
    <w:link w:val="TextkomenteChar"/>
    <w:qFormat/>
    <w:rsid w:val="00c218f4"/>
    <w:pPr/>
    <w:rPr>
      <w:sz w:val="20"/>
      <w:szCs w:val="20"/>
      <w:lang w:val="x-none" w:eastAsia="x-none"/>
    </w:rPr>
  </w:style>
  <w:style w:type="paragraph" w:styleId="Annotationsubject">
    <w:name w:val="annotation subject"/>
    <w:basedOn w:val="Annotationtext"/>
    <w:next w:val="Annotationtext"/>
    <w:link w:val="PedmtkomenteChar"/>
    <w:qFormat/>
    <w:rsid w:val="00c218f4"/>
    <w:pPr/>
    <w:rPr>
      <w:b/>
      <w:bCs/>
    </w:rPr>
  </w:style>
  <w:style w:type="paragraph" w:styleId="Zhlav">
    <w:name w:val="Header"/>
    <w:basedOn w:val="Normal"/>
    <w:link w:val="ZhlavChar"/>
    <w:rsid w:val="001d37e1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ListParagraph">
    <w:name w:val="List Paragraph"/>
    <w:basedOn w:val="Normal"/>
    <w:uiPriority w:val="34"/>
    <w:qFormat/>
    <w:rsid w:val="000e3e27"/>
    <w:pPr>
      <w:ind w:left="708" w:hanging="0"/>
    </w:pPr>
    <w:rPr/>
  </w:style>
  <w:style w:type="paragraph" w:styleId="Odsazentlatextu">
    <w:name w:val="Body Text Indent"/>
    <w:basedOn w:val="Normal"/>
    <w:link w:val="ZkladntextodsazenChar"/>
    <w:rsid w:val="006674ab"/>
    <w:pPr>
      <w:spacing w:before="0" w:after="120"/>
      <w:ind w:left="283" w:hanging="0"/>
    </w:pPr>
    <w:rPr/>
  </w:style>
  <w:style w:type="paragraph" w:styleId="BodyTextIndent3">
    <w:name w:val="Body Text Indent 3"/>
    <w:basedOn w:val="Normal"/>
    <w:link w:val="Zkladntextodsazen3Char"/>
    <w:qFormat/>
    <w:rsid w:val="00af026e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Zkladntextodsazen2Char"/>
    <w:unhideWhenUsed/>
    <w:qFormat/>
    <w:rsid w:val="00107ad0"/>
    <w:pPr>
      <w:spacing w:lineRule="auto" w:line="480" w:before="0" w:after="120"/>
      <w:ind w:left="283" w:hanging="0"/>
    </w:pPr>
    <w:rPr>
      <w:sz w:val="20"/>
      <w:szCs w:val="20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e244cf"/>
    <w:rPr>
      <w:rFonts w:eastAsiaTheme="minorHAnsi"/>
      <w:lang w:eastAsia="en-US"/>
    </w:rPr>
    <w:tblPr>
      <w:tblBorders>
        <w:top w:val="single" w:color="A6A6A6" w:themeColor="background1" w:sz="4" w:space="0"/>
        <w:left w:val="single" w:color="A6A6A6" w:themeColor="background1" w:sz="4" w:space="0"/>
        <w:bottom w:val="single" w:color="A6A6A6" w:themeColor="background1" w:sz="4" w:space="0"/>
        <w:right w:val="single" w:color="A6A6A6" w:themeColor="background1" w:sz="4" w:space="0"/>
        <w:insideH w:val="single" w:color="A6A6A6" w:themeColor="background1" w:sz="4" w:space="0"/>
        <w:insideV w:val="single" w:color="A6A6A6" w:themeColor="background1" w:sz="4" w:space="0"/>
      </w:tblBorders>
      <w:tblCellMar>
        <w:left w:w="57" w:type="dxa"/>
        <w:right w:w="57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sd.cz/wps/portal/web/rsd/gdpr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7A638-4A8F-4DFD-AF8B-236EB7AF1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284B41-5E6B-4BC1-BE4F-5F8019A879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7437E-D54A-4938-A4FB-780308172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134390-F5D6-453D-8E82-C8FC938E0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V.8.38.CI Smlouva o způsobu provedení kácení dřevin v2.0.V_VZOR.dotx</Template>
  <TotalTime>77</TotalTime>
  <Application>LibreOffice/7.3.2.2$Windows_X86_64 LibreOffice_project/49f2b1bff42cfccbd8f788c8dc32c1c309559be0</Application>
  <AppVersion>15.0000</AppVersion>
  <Pages>3</Pages>
  <Words>1216</Words>
  <Characters>6764</Characters>
  <CharactersWithSpaces>8158</CharactersWithSpaces>
  <Paragraphs>69</Paragraphs>
  <Company>rsd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2023-10-31T11:59:00Z</dcterms:created>
  <dc:creator>Špulák Jan</dc:creator>
  <dc:description/>
  <dc:language>cs-CZ</dc:language>
  <cp:lastModifiedBy/>
  <cp:lastPrinted>2023-10-31T13:05:00Z</cp:lastPrinted>
  <dcterms:modified xsi:type="dcterms:W3CDTF">2023-11-13T09:31:02Z</dcterms:modified>
  <cp:revision>11</cp:revision>
  <dc:subject/>
  <dc:title>Příloha MP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